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242" w:rsidRPr="00EA1242" w:rsidRDefault="00EA1242" w:rsidP="00EA124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A1242">
        <w:rPr>
          <w:rFonts w:ascii="Times New Roman" w:eastAsia="Times New Roman" w:hAnsi="Times New Roman" w:cs="Times New Roman"/>
          <w:i/>
          <w:iCs/>
          <w:sz w:val="24"/>
          <w:szCs w:val="24"/>
          <w:lang w:eastAsia="ru-RU"/>
        </w:rPr>
        <w:t>Последнее изменение НПА: 26.12.2018</w:t>
      </w:r>
    </w:p>
    <w:p w:rsidR="00EA1242" w:rsidRPr="00EA1242" w:rsidRDefault="00EA1242" w:rsidP="00EA124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EA1242">
        <w:rPr>
          <w:rFonts w:ascii="Times New Roman" w:eastAsia="Times New Roman" w:hAnsi="Times New Roman" w:cs="Times New Roman"/>
          <w:b/>
          <w:bCs/>
          <w:sz w:val="27"/>
          <w:szCs w:val="27"/>
          <w:lang w:eastAsia="ru-RU"/>
        </w:rPr>
        <w:t>О порядке рассмотрения обращений физических и юридических лиц</w:t>
      </w:r>
    </w:p>
    <w:p w:rsidR="00EA1242" w:rsidRPr="00EA1242" w:rsidRDefault="00EA1242" w:rsidP="00EA12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Закон Республики Казахстан от 12 января 2007 года N 221.</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ОГЛАВЛЕНИЕ</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Настоящий Закон регулирует общественные отношения, связанные с подачей и рассмотрением обращений физических и юридических лиц в целях реализации и защиты их прав, свобод и законных интересов.</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 Основные понятия, используемые в настоящем Законе</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В настоящем Законе используются следующие основные понятия: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 заявление - ходатайство лица о содействии в реализации его прав и свобод или прав и свобод других лиц либо сообщение о нарушении законов и иных нормативных правовых актов, недостатках в работе субъектов, рассматривающих обращения, должностных лиц, либо критика их деятельности;</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1-1) видеоконференцсвязь – услуга связи с использованием информационно-коммуникационных технологий для интерактивного взаимодействия нескольких удаленных абонентов в режиме реального времени с возможностью обмена аудио– и видеоинформацией;</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1-2) видеообращение – направленное субъекту, рассматривающему обращение, или должностному лицу индивидуальное или коллективное предложение, заявление, жалоба, запрос или отклик в видеоформате, осуществляемое Государственной корпорацией "Правительство для граждан";</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анонимное обращение - обращение, по которому невозможно установить авторство, отсутствуют подпись, в том числе электронная цифровая подпись, почтовый адрес заявителя;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повторное обращение - обращение, поступившее от одного и того же лица по одному и тому же вопросу не менее двух раз, в котором: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обжалуется решение, принятое по предыдущему обращению;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сообщается о несвоевременном рассмотрении ранее направленного обращения, если со времени его поступления истек установленный срок рассмотрения, но ответ заявителем не получен;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указывается на другие недостатки, допущенные при рассмотрении и разрешении предыдущего обращения;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3-1) онлайн-прием – действие субъекта, должностного лица по принятию обращения физических и (или) юридических лиц посредством видеоконференцсвязи, осуществляемое Государственной корпорацией "Правительство для граждан";</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4) обращение - направленное субъекту, рассматривающему обращение, или должностному лицу индивидуальное или коллективное письменное, устное либо в форме электронного документа, видеоконференцсвязи, видеообращения, предложение, заявление, жалоба, запрос или отклик;</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субъекты, рассматривающие обращения, (далее - субъекты) - государственные органы, органы местного самоуправления, юридические лица со стопроцентным участием государства либо предоставляющие товары (работы, услуги) в соответствии с условиями государственного заказа и (или) государственного закупа, которые вправе рассматривать и принимать решения по обращениям физических и юридических лиц в соответствии с их компетенцией, а также субъекты крупного предпринимательства по обращениям физических и юридических лиц, с которыми заключен договор на поставку (выполнение, оказание) им товаров (работ, услуг);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6) учет обращения - фиксирование сведений по приему и рассмотрению обращения и их отражение в государственной правовой статистической отчетности;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7) прием обращения - действие субъекта, должностного лица по принятию обращения физических и (или)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8) рассмотрение обращения - принятие субъектом, должностным лицом в пределах своей компетенции по зарегистрированному обращению решения в соответствии с законодательством Республики Казахстан;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9) регистрация обращения - фиксация в учетном информационном документе кратких данных по содержанию обращения и присвоение регистрационного номера каждому поступившему обращению;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10) запрос - просьба лица о предоставлении информации по интересующим вопросам личного или общественного характера;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11) предложение - рекомендация лица по совершенствованию законов и иных нормативных правовых актов, деятельности государственных органов, развитию общественных отношений, улучшению социально-экономической и иных сфер деятельности государства и общества;</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12) отклик - выражение лицом своего отношения к проводимой государством внутренней и внешней политике, а также к событиям и явлениям общественного характера;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13) жалоба - требование лица о восстановлении или защите нарушенных прав, свобод или законных интересов его или других лиц, об устранении неправомерных действий или бездействия государственных органов, органов местного самоуправления, юридических лиц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 субъектов крупного предпринимательства по обращениям физических и юридических лиц, с которыми заключен договор на поставку (выполнение, оказание) им товаров (работ, услуг), их должностных лиц, а также отмене их незаконных решений.</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1 с изменениями, внесенными законами РК от 10.02.2011 </w:t>
      </w:r>
      <w:r w:rsidRPr="00EA1242">
        <w:rPr>
          <w:rFonts w:ascii="Times New Roman" w:eastAsia="Times New Roman" w:hAnsi="Times New Roman" w:cs="Times New Roman"/>
          <w:sz w:val="24"/>
          <w:szCs w:val="24"/>
          <w:lang w:eastAsia="ru-RU"/>
        </w:rPr>
        <w:t>№ 406-IV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 от 24.11.2015 </w:t>
      </w:r>
      <w:r w:rsidRPr="00EA1242">
        <w:rPr>
          <w:rFonts w:ascii="Times New Roman" w:eastAsia="Times New Roman" w:hAnsi="Times New Roman" w:cs="Times New Roman"/>
          <w:sz w:val="24"/>
          <w:szCs w:val="24"/>
          <w:lang w:eastAsia="ru-RU"/>
        </w:rPr>
        <w:t>№ 419-V</w:t>
      </w:r>
      <w:r w:rsidRPr="00EA1242">
        <w:rPr>
          <w:rFonts w:ascii="Times New Roman" w:eastAsia="Times New Roman" w:hAnsi="Times New Roman" w:cs="Times New Roman"/>
          <w:color w:val="FF0000"/>
          <w:sz w:val="24"/>
          <w:szCs w:val="24"/>
          <w:lang w:eastAsia="ru-RU"/>
        </w:rPr>
        <w:t xml:space="preserve"> (</w:t>
      </w:r>
      <w:r w:rsidRPr="00EA1242">
        <w:rPr>
          <w:rFonts w:ascii="Times New Roman" w:eastAsia="Times New Roman" w:hAnsi="Times New Roman" w:cs="Times New Roman"/>
          <w:sz w:val="24"/>
          <w:szCs w:val="24"/>
          <w:lang w:eastAsia="ru-RU"/>
        </w:rPr>
        <w:t>вводится</w:t>
      </w:r>
      <w:r w:rsidRPr="00EA1242">
        <w:rPr>
          <w:rFonts w:ascii="Times New Roman" w:eastAsia="Times New Roman" w:hAnsi="Times New Roman" w:cs="Times New Roman"/>
          <w:color w:val="FF0000"/>
          <w:sz w:val="24"/>
          <w:szCs w:val="24"/>
          <w:lang w:eastAsia="ru-RU"/>
        </w:rPr>
        <w:t xml:space="preserve"> в действие с 01.01.2016).</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lastRenderedPageBreak/>
        <w:t>Статья 2. Законодательство Республики Казахстан о порядке рассмотрения обращений физических и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 Законодательство Республики Казахстан о порядке рассмотрения обращений физических и юридических лиц основывается на Конституции Республики Казахстан, состоит из настоящего Закона и иных нормативных правовых актов Республики Казахстан.</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Если международным договором, ратифицированным Республикой Казахстан, установлены иные правила, чем те, которые установлены настоящим Законом, то применяются правила международного договора.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3. Сфера действия настоящего Закона</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Действие настоящего Закона распространяется на физических и юридических лиц, подавших обращения, на субъекты и должностных лиц, рассматривающих обращения.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Действие настоящего Закона не распространяется на обращения физических и юридических лиц, порядок рассмотрения которых установлен законодательством Республики Казахстан об административных правонарушениях, уголовно-процессуальным, гражданским процессуальным законодательством Республики Казахстан.</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2-1. Сроки рассмотрения жалоб по вопросам оказания государственных услуг устанавливаются Законом Республики Казахстан "О государственных услугах".</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2-2. Действие настоящего Закона, за исключением пункта 2 статьи 7, подпункта 12) статьи 15 и статьи 16, не распространяется на общественные отношения, связанные с обращениями физических и юридических лиц, содержащими только запросы о предоставлении информации, полученной или созданной субъектами, регулируемые Законом Республики Казахстан "О доступе к информации".</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2-3. Порядок рассмотрения жалоб в сфере государственных закупок осуществляется в соответствии с настоящим Законом с учетом особенностей, установленных законодательством Республики Казахстан о государственных закупках.</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2-4. Порядок рассмотрения жалоб по вопросам налогообложения и таможенного регулирования осуществляется в соответствии с настоящим Законом с учетом особенностей, установленных налоговым и таможенным законодательством Республики Казахстан.</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Примечание РЦПИ!</w:t>
      </w:r>
      <w:r w:rsidRPr="00EA1242">
        <w:rPr>
          <w:rFonts w:ascii="Times New Roman" w:eastAsia="Times New Roman" w:hAnsi="Times New Roman" w:cs="Times New Roman"/>
          <w:sz w:val="24"/>
          <w:szCs w:val="24"/>
          <w:lang w:eastAsia="ru-RU"/>
        </w:rPr>
        <w:br/>
      </w:r>
      <w:r w:rsidRPr="00EA1242">
        <w:rPr>
          <w:rFonts w:ascii="Times New Roman" w:eastAsia="Times New Roman" w:hAnsi="Times New Roman" w:cs="Times New Roman"/>
          <w:color w:val="FF0000"/>
          <w:sz w:val="24"/>
          <w:szCs w:val="24"/>
          <w:lang w:eastAsia="ru-RU"/>
        </w:rPr>
        <w:t>      Статью 3 предусмотрено дополнить пунктом 2-5 в соответствии с Законом РК от 26.12.2018 № 202-VI (вводится в действие с 01.01.2020).</w:t>
      </w:r>
      <w:r w:rsidRPr="00EA1242">
        <w:rPr>
          <w:rFonts w:ascii="Times New Roman" w:eastAsia="Times New Roman" w:hAnsi="Times New Roman" w:cs="Times New Roman"/>
          <w:sz w:val="24"/>
          <w:szCs w:val="24"/>
          <w:lang w:eastAsia="ru-RU"/>
        </w:rPr>
        <w:br/>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3. Юридические лица, предоставляющие товары (работы, услуги) в соответствии с условиями государственного заказа и (или) государственного закупа, рассматривают обращения по вопросам предоставления указанных товаров (работ, услуг) в соответствии с настоящим Законом, если иное не предусмотрено законами Республики Казахстан.</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lastRenderedPageBreak/>
        <w:t xml:space="preserve">      Сноска. Статья 3 с изменениями, внесенными законами РК от 15.04.2013 </w:t>
      </w:r>
      <w:r w:rsidRPr="00EA1242">
        <w:rPr>
          <w:rFonts w:ascii="Times New Roman" w:eastAsia="Times New Roman" w:hAnsi="Times New Roman" w:cs="Times New Roman"/>
          <w:sz w:val="24"/>
          <w:szCs w:val="24"/>
          <w:lang w:eastAsia="ru-RU"/>
        </w:rPr>
        <w:t>№ 89-V</w:t>
      </w:r>
      <w:r w:rsidRPr="00EA1242">
        <w:rPr>
          <w:rFonts w:ascii="Times New Roman" w:eastAsia="Times New Roman" w:hAnsi="Times New Roman" w:cs="Times New Roman"/>
          <w:color w:val="FF0000"/>
          <w:sz w:val="24"/>
          <w:szCs w:val="24"/>
          <w:lang w:eastAsia="ru-RU"/>
        </w:rPr>
        <w:t xml:space="preserve"> (вводится в действие по истечении тридцати календарных дней после его первого официального опубликования); от 16.11.2015 </w:t>
      </w:r>
      <w:r w:rsidRPr="00EA1242">
        <w:rPr>
          <w:rFonts w:ascii="Times New Roman" w:eastAsia="Times New Roman" w:hAnsi="Times New Roman" w:cs="Times New Roman"/>
          <w:sz w:val="24"/>
          <w:szCs w:val="24"/>
          <w:lang w:eastAsia="ru-RU"/>
        </w:rPr>
        <w:t>№ 404-V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дня его первого официального опубликования); от 04.12.2015 № 435-V (</w:t>
      </w:r>
      <w:r w:rsidRPr="00EA1242">
        <w:rPr>
          <w:rFonts w:ascii="Times New Roman" w:eastAsia="Times New Roman" w:hAnsi="Times New Roman" w:cs="Times New Roman"/>
          <w:sz w:val="24"/>
          <w:szCs w:val="24"/>
          <w:lang w:eastAsia="ru-RU"/>
        </w:rPr>
        <w:t>вводится</w:t>
      </w:r>
      <w:r w:rsidRPr="00EA1242">
        <w:rPr>
          <w:rFonts w:ascii="Times New Roman" w:eastAsia="Times New Roman" w:hAnsi="Times New Roman" w:cs="Times New Roman"/>
          <w:color w:val="FF0000"/>
          <w:sz w:val="24"/>
          <w:szCs w:val="24"/>
          <w:lang w:eastAsia="ru-RU"/>
        </w:rPr>
        <w:t xml:space="preserve"> в действие с 01.01.2016); от 30.11.2016 </w:t>
      </w:r>
      <w:r w:rsidRPr="00EA1242">
        <w:rPr>
          <w:rFonts w:ascii="Times New Roman" w:eastAsia="Times New Roman" w:hAnsi="Times New Roman" w:cs="Times New Roman"/>
          <w:sz w:val="24"/>
          <w:szCs w:val="24"/>
          <w:lang w:eastAsia="ru-RU"/>
        </w:rPr>
        <w:t>№ 26-VI</w:t>
      </w:r>
      <w:r w:rsidRPr="00EA1242">
        <w:rPr>
          <w:rFonts w:ascii="Times New Roman" w:eastAsia="Times New Roman" w:hAnsi="Times New Roman" w:cs="Times New Roman"/>
          <w:color w:val="FF0000"/>
          <w:sz w:val="24"/>
          <w:szCs w:val="24"/>
          <w:lang w:eastAsia="ru-RU"/>
        </w:rPr>
        <w:t xml:space="preserve"> (вводится в действие с 01.07.2017).</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4. Принципы настоящего Закона</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Основными принципами регулирования правоотношений, связанных с рассмотрением обращений физических и юридических лиц, являются: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законность;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единство требований к обращениям;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гарантии соблюдения прав, свобод и законных интересов физических 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4) недопустимость проявлений бюрократизма и волокиты при рассмотрении обращений;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равенство физических 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6) прозрачность деятельности субъектов и должностных лиц при рассмотрении обращений.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5. Обращения, не подлежащие рассмотрению</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Не подлежат рассмотрению: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анонимное обращение, за исключением случаев, когда в таком обращении содержатся сведения о готовящихся или совершенных уголовных правонарушениях либо об угрозе государственной или общественной безопасности и которое подлежит немедленному перенаправлению в государственные органы в соответствии с их компетенцией;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обращение, в котором не изложена суть вопроса.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Если условия, послужившие основанием для оставления обращения без рассмотрения, в последующем были устранены, субъект или должностное лицо обязаны рассматривать указанное обращение. </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Сноска. Статья 5 с изменением, внесенным Законом РК от 03.07.2014 № 227-V (вводится в действие с 01.01.2015).</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6. Требования к письменному обращению, видеообращению и видеоконференцсвязи</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Сноска. Заголовок статьи 6 в редакции Закона РК от 24.11.2015 № 419-V (вводится в действие с 01.01.2016).</w:t>
      </w:r>
      <w:r w:rsidRPr="00EA1242">
        <w:rPr>
          <w:rFonts w:ascii="Times New Roman" w:eastAsia="Times New Roman" w:hAnsi="Times New Roman" w:cs="Times New Roman"/>
          <w:sz w:val="24"/>
          <w:szCs w:val="24"/>
          <w:lang w:eastAsia="ru-RU"/>
        </w:rPr>
        <w:t xml:space="preserve">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1. Обращение должно адресоваться субъекту или должностному лицу, в компетенцию которого входит разрешение поставленных в обращении вопросов.</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В обращении физического лица указываются его фамилия, имя, а также по желанию отчество, индивидуальный идентификационный номер, почтовый адрес, юридического лица – его наименование, почтовый адрес, бизнес-идентификационный номер. Обращение должно быть подписано физическим лицом или представителем юридического лица.</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При подаче жалобы указываются наименование субъекта или должность, фамилии и инициалы должностных лиц, чьи действия обжалуются, мотивы обращения и требования.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3. Заявителю, непосредственно обратившемуся письменно либо посредством видеообращения к субъекту, выдается талон с указанием даты и времени, фамилии и инициалов лица, принявшего обращение.</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4. Порядок обращения посредством видеоконференцсвязи или видеообращения физических и юридических лиц к руководителям государственных органов и их заместителям определяется уполномоченным органом в сфере информатизации.</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6 с изменениями, внесенными законами РК от 29.12.2014 № 269-V (вводится в действие с 01.01.2015); от 24.11.2015 </w:t>
      </w:r>
      <w:r w:rsidRPr="00EA1242">
        <w:rPr>
          <w:rFonts w:ascii="Times New Roman" w:eastAsia="Times New Roman" w:hAnsi="Times New Roman" w:cs="Times New Roman"/>
          <w:sz w:val="24"/>
          <w:szCs w:val="24"/>
          <w:lang w:eastAsia="ru-RU"/>
        </w:rPr>
        <w:t>№ 419-V</w:t>
      </w:r>
      <w:r w:rsidRPr="00EA1242">
        <w:rPr>
          <w:rFonts w:ascii="Times New Roman" w:eastAsia="Times New Roman" w:hAnsi="Times New Roman" w:cs="Times New Roman"/>
          <w:color w:val="FF0000"/>
          <w:sz w:val="24"/>
          <w:szCs w:val="24"/>
          <w:lang w:eastAsia="ru-RU"/>
        </w:rPr>
        <w:t xml:space="preserve"> (</w:t>
      </w:r>
      <w:r w:rsidRPr="00EA1242">
        <w:rPr>
          <w:rFonts w:ascii="Times New Roman" w:eastAsia="Times New Roman" w:hAnsi="Times New Roman" w:cs="Times New Roman"/>
          <w:sz w:val="24"/>
          <w:szCs w:val="24"/>
          <w:lang w:eastAsia="ru-RU"/>
        </w:rPr>
        <w:t>вводится</w:t>
      </w:r>
      <w:r w:rsidRPr="00EA1242">
        <w:rPr>
          <w:rFonts w:ascii="Times New Roman" w:eastAsia="Times New Roman" w:hAnsi="Times New Roman" w:cs="Times New Roman"/>
          <w:color w:val="FF0000"/>
          <w:sz w:val="24"/>
          <w:szCs w:val="24"/>
          <w:lang w:eastAsia="ru-RU"/>
        </w:rPr>
        <w:t xml:space="preserve"> в действие с 01.01.2016); от 16.05.2018 </w:t>
      </w:r>
      <w:r w:rsidRPr="00EA1242">
        <w:rPr>
          <w:rFonts w:ascii="Times New Roman" w:eastAsia="Times New Roman" w:hAnsi="Times New Roman" w:cs="Times New Roman"/>
          <w:sz w:val="24"/>
          <w:szCs w:val="24"/>
          <w:lang w:eastAsia="ru-RU"/>
        </w:rPr>
        <w:t>№ 155-VI</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7. Прием, регистрация и учет обращений физических и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Обращения, поданные в порядке, установленном настоящим Законом, подлежат обязательному приему, регистрации, учету и рассмотрению.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Отказ в приеме обращения запрещается.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Учет обращений физических и юридических лиц, поступающих в государственные органы, органы местного самоуправления, юридические лица со стопроцентным участием государства, осуществляется в порядке, установленном государственным органом, осуществляющим в пределах своей компетенции статистическую деятельность в области правовой статистики и специальных учетов.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Не подлежат учету обращения физических и юридических лиц, поступившие по вопросам оказания государственных услуг, за исключением обращений, предусмотренных подпунктом 3) пункта 1 статьи 4 Закона Республики Казахстан "О государственных услугах".</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Личную ответственность за организацию работы с обращениями физических и юридических лиц, состояние приема, регистрации и учета несут руководители субъектов и должностные лица.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4. Обращение может вноситься через представителя физического или юридического лица. Оформление представительства производится в порядке, установленном гражданским законодательством Республики Казахстан.</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Обращения физических и юридических лиц, поступившие по общедоступным информационным системам и соответствующие требованиям законодательства </w:t>
      </w:r>
      <w:r w:rsidRPr="00EA1242">
        <w:rPr>
          <w:rFonts w:ascii="Times New Roman" w:eastAsia="Times New Roman" w:hAnsi="Times New Roman" w:cs="Times New Roman"/>
          <w:sz w:val="24"/>
          <w:szCs w:val="24"/>
          <w:lang w:eastAsia="ru-RU"/>
        </w:rPr>
        <w:lastRenderedPageBreak/>
        <w:t xml:space="preserve">Республики Казахстан об электронном документе и электронной цифровой подписи, подлежат рассмотрению в порядке, установленном настоящим Законом.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6. Обращение, поступившее субъекту или должностному лицу, в компетенцию которого не входит разрешение поставленных в обращении вопросов, в срок не позднее трех рабочих дней со дня его поступления субъекту или должностному лицу направляется соответствующим субъектам с сообщением об этом заявителю.</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Требование настоящего пункта не распространяется на субъектов крупного предпринимательства.</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7 с изменениями, внесенными законами РК от 10.02.2011 </w:t>
      </w:r>
      <w:r w:rsidRPr="00EA1242">
        <w:rPr>
          <w:rFonts w:ascii="Times New Roman" w:eastAsia="Times New Roman" w:hAnsi="Times New Roman" w:cs="Times New Roman"/>
          <w:sz w:val="24"/>
          <w:szCs w:val="24"/>
          <w:lang w:eastAsia="ru-RU"/>
        </w:rPr>
        <w:t>№ 406-IV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 от 15.04.2013 </w:t>
      </w:r>
      <w:r w:rsidRPr="00EA1242">
        <w:rPr>
          <w:rFonts w:ascii="Times New Roman" w:eastAsia="Times New Roman" w:hAnsi="Times New Roman" w:cs="Times New Roman"/>
          <w:sz w:val="24"/>
          <w:szCs w:val="24"/>
          <w:lang w:eastAsia="ru-RU"/>
        </w:rPr>
        <w:t>№ 89-V</w:t>
      </w:r>
      <w:r w:rsidRPr="00EA1242">
        <w:rPr>
          <w:rFonts w:ascii="Times New Roman" w:eastAsia="Times New Roman" w:hAnsi="Times New Roman" w:cs="Times New Roman"/>
          <w:color w:val="FF0000"/>
          <w:sz w:val="24"/>
          <w:szCs w:val="24"/>
          <w:lang w:eastAsia="ru-RU"/>
        </w:rPr>
        <w:t xml:space="preserve"> (вводится в действие по истечении тридцати календарных дней после его первого официального опубликования); Конституционным Законом РК от 03.07.2013 </w:t>
      </w:r>
      <w:r w:rsidRPr="00EA1242">
        <w:rPr>
          <w:rFonts w:ascii="Times New Roman" w:eastAsia="Times New Roman" w:hAnsi="Times New Roman" w:cs="Times New Roman"/>
          <w:sz w:val="24"/>
          <w:szCs w:val="24"/>
          <w:lang w:eastAsia="ru-RU"/>
        </w:rPr>
        <w:t>№ 121-V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8. Сроки рассмотрения обращения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 Обращение физического и (или) юридического лица, для рассмотрения которого не требуются получение информации от иных субъектов, должностных лиц либо проверка с выездом на место, рассматривается в течение пятнадцати календарных дней со дня поступления субъекту, должностному лицу.</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Обращение физического и (или) юридического лица, для рассмотрения которого требуются получение информации от иных субъектов, должностных лиц либо проверка с выездом на место, рассматривается и по нему принимается решение в течение тридцати календарных дней со дня поступления субъекту, должностному лицу.</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В тех случаях, когда необходимо проведение дополнительного изучения или проверки, срок рассмотрения продлевается не более чем на тридцать календарных дней, о чем сообщается заявителю в течение трех календарных дней со дня продления срока рассмотрения.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Срок рассмотрения по обращению продлевается руководителем субъекта или его заместителем.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4. Если решение вопросов, изложенных в обращении, требует длительного срока, то обращение ставится на дополнительный контроль вплоть до окончательного его исполнения, о чем сообщается заявителю в течение трех календарных дней со дня принятия решения.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Законами Республики Казахстан могут устанавливаться иные сроки рассмотрения обращений. </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8 с изменениями, внесенными Конституционным Законом РК от 03.07.2013 </w:t>
      </w:r>
      <w:r w:rsidRPr="00EA1242">
        <w:rPr>
          <w:rFonts w:ascii="Times New Roman" w:eastAsia="Times New Roman" w:hAnsi="Times New Roman" w:cs="Times New Roman"/>
          <w:sz w:val="24"/>
          <w:szCs w:val="24"/>
          <w:lang w:eastAsia="ru-RU"/>
        </w:rPr>
        <w:t>№ 121-V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9. Рассмотрение обращений физических и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xml:space="preserve">      1. Субъекты и должностные лица в пределах своей компетенции: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обеспечивают объективное, всестороннее и своевременное рассмотрение обращений физических и юридических лиц, в случае необходимости - с их участием;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принимают меры, направленные на восстановление нарушенных прав и свобод физических 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информируют заявителей о результатах рассмотрения их обращений и принятых мерах;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4) уведомляют заявителей о направлении их обращений на рассмотрение другим субъектам или должностным лицам в соответствии с их компетенцией.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Акты, документы и другие материалы, имеющие значение для рассмотрения обращений, за исключением тех, которые содержат государственные секреты или иную охраняемую законом тайну, представляются в течение пятнадцати календарных дней со дня поступления обращения субъектам или должностным лицам, непосредственно рассматривающим обращения.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Обращения об ущемлении прав, свобод и законных интересов физических и юридических лиц, о многочисленных или грубых нарушениях закона могут проверяться с выездом на место по поручению руководителя субъекта.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По результатам рассмотрения обращений принимается одно из следующих решений: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о полном или частичном удовлетворении обращения;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об отказе в удовлетворении обращения с обоснованием принятия такого решения;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о даче разъяснения по существу обращения;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4) о прекращении рассмотрения обращения.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4. При поступлении нескольких обращений по одному и тому же вопросу в интересах одного и того же лица первое обращение регистрируется как основное обращение, а последующие приобщаются к основному обращению и рассматриваются как одно обращение с уведомлением заявителей о результатах их разрешения в пределах установленного срока, исчисляемого со дня поступления первого обращения.</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9 с изменениями, внесенными Конституционным Законом РК от 03.07.2013 </w:t>
      </w:r>
      <w:r w:rsidRPr="00EA1242">
        <w:rPr>
          <w:rFonts w:ascii="Times New Roman" w:eastAsia="Times New Roman" w:hAnsi="Times New Roman" w:cs="Times New Roman"/>
          <w:sz w:val="24"/>
          <w:szCs w:val="24"/>
          <w:lang w:eastAsia="ru-RU"/>
        </w:rPr>
        <w:t>№ 121-V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10. Ответы на обращения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Ответы на обращения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 содержать конкретные факты, опровергающие или подтверждающие доводы заявителя, с разъяснением их права на обжалование принятого решения.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xml:space="preserve">      2. При отсутствии каких-либо рекомендаций, требований, ходатайств, просьб обращения принимаются к сведению и списываются в дело руководителем субъекта или его заместителем.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11. Прекращение рассмотрения обращений</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Рассмотрение обращений прекращается, если в повторных обращениях не приводятся новые доводы или вновь открывшиеся обстоятельства, а в материалах предыдущего обращения имеются исчерпывающие материалы проверок и заявителям в установленном порядке давались ответы.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Решение о прекращении рассмотрения обращений принимает руководитель субъекта или его заместитель.</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11 с изменением, внесенным Конституционным Законом РК от 03.07.2013 </w:t>
      </w:r>
      <w:r w:rsidRPr="00EA1242">
        <w:rPr>
          <w:rFonts w:ascii="Times New Roman" w:eastAsia="Times New Roman" w:hAnsi="Times New Roman" w:cs="Times New Roman"/>
          <w:sz w:val="24"/>
          <w:szCs w:val="24"/>
          <w:lang w:eastAsia="ru-RU"/>
        </w:rPr>
        <w:t>№ 121-V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12. Обжалование решений, принятых по результатам рассмотрения обращений</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Жалоба на действия (бездействие) должностных лиц, а также на решения субъекта подается вышестоящему должностному лицу или субъекту в порядке подчиненности не позднее трех месяцев с момента, когда физическому или юридическому лицу стало известно о совершении действия либо принятии решения соответствующим субъектом или должностным лицом. Пропущенный для обжалования срок не является основанием для субъекта или должностного лица к отказу в рассмотрении жалобы. Причины пропуска срока выясняются при рассмотрении жалобы по существу и могут являться одним из оснований к отказу в удовлетворении жалобы.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При отсутствии вышестоящего должностного лица или субъекта либо несогласия заявителя с принятым решением заявление подается непосредственно в суд.</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Порядок подачи и рассмотрения жалобы на действия (бездействие) должностных лиц, а также на акты (решения) государственных органов устанавливается Законом Республики Казахстан "Об административных процедурах".</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12 с изменениями, внесенными Законом РК от 29.10.2015 </w:t>
      </w:r>
      <w:r w:rsidRPr="00EA1242">
        <w:rPr>
          <w:rFonts w:ascii="Times New Roman" w:eastAsia="Times New Roman" w:hAnsi="Times New Roman" w:cs="Times New Roman"/>
          <w:sz w:val="24"/>
          <w:szCs w:val="24"/>
          <w:lang w:eastAsia="ru-RU"/>
        </w:rPr>
        <w:t>№ 376-V</w:t>
      </w:r>
      <w:r w:rsidRPr="00EA1242">
        <w:rPr>
          <w:rFonts w:ascii="Times New Roman" w:eastAsia="Times New Roman" w:hAnsi="Times New Roman" w:cs="Times New Roman"/>
          <w:color w:val="FF0000"/>
          <w:sz w:val="24"/>
          <w:szCs w:val="24"/>
          <w:lang w:eastAsia="ru-RU"/>
        </w:rPr>
        <w:t xml:space="preserve"> (</w:t>
      </w:r>
      <w:r w:rsidRPr="00EA1242">
        <w:rPr>
          <w:rFonts w:ascii="Times New Roman" w:eastAsia="Times New Roman" w:hAnsi="Times New Roman" w:cs="Times New Roman"/>
          <w:sz w:val="24"/>
          <w:szCs w:val="24"/>
          <w:lang w:eastAsia="ru-RU"/>
        </w:rPr>
        <w:t>вводится</w:t>
      </w:r>
      <w:r w:rsidRPr="00EA1242">
        <w:rPr>
          <w:rFonts w:ascii="Times New Roman" w:eastAsia="Times New Roman" w:hAnsi="Times New Roman" w:cs="Times New Roman"/>
          <w:color w:val="FF0000"/>
          <w:sz w:val="24"/>
          <w:szCs w:val="24"/>
          <w:lang w:eastAsia="ru-RU"/>
        </w:rPr>
        <w:t xml:space="preserve"> в действие с 01.01.2016).</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13. Личный прием физических лиц и представителей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Руководители государственных органов, органов местного самоуправления и их заместители обязаны проводить личный прием граждан и представителей юридических лиц, в том числе работников этих органов, не реже одного раза в месяц согласно графику приема, утверждаемому руководителем соответствующего государственного органа.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Прием должен проводиться по месту работы в установленные и доведенные до сведения физических и юридических лиц дни и часы.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xml:space="preserve">      3. Если обращение не может быть разрешено должностным лицом во время приема, оно излагается в письменной форме и с ним ведется работа как с письменным обращением.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14. Права физических и юридических лиц при рассмотрении обращения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Физическое либо юридическое лицо, подавшее обращение, имеет право:</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представлять дополнительные документы и материалы в подтверждение своего обращения либо просить об их истребовании;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изложить доводы лицу, рассматривающему обращение;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ознакомиться с материалами, связанными с рассмотрением его обращения, участвовать в рассмотрении обращения, если это не нарушает права, свободы других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4) получить мотивированный ответ в письменной или устной форме о принятом решении;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требовать возмещения убытков, если они стали результатом нарушений установленного порядка рассмотрения обращений;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6) обжаловать действия (бездействие) должностных лиц либо решение, принятое по обращению;</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7) обращаться с ходатайством о прекращении рассмотрения обращения, за исключением случаев, предусмотренных налоговым и таможенным законодательством Республики Казахстан.</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14 с изменениями, внесенными законами РК от 21.07.2011 № 467-IV (вводится в действие с 01.01.2012); от 30.11.2016 </w:t>
      </w:r>
      <w:r w:rsidRPr="00EA1242">
        <w:rPr>
          <w:rFonts w:ascii="Times New Roman" w:eastAsia="Times New Roman" w:hAnsi="Times New Roman" w:cs="Times New Roman"/>
          <w:sz w:val="24"/>
          <w:szCs w:val="24"/>
          <w:lang w:eastAsia="ru-RU"/>
        </w:rPr>
        <w:t>№ 26-VI</w:t>
      </w:r>
      <w:r w:rsidRPr="00EA1242">
        <w:rPr>
          <w:rFonts w:ascii="Times New Roman" w:eastAsia="Times New Roman" w:hAnsi="Times New Roman" w:cs="Times New Roman"/>
          <w:color w:val="FF0000"/>
          <w:sz w:val="24"/>
          <w:szCs w:val="24"/>
          <w:lang w:eastAsia="ru-RU"/>
        </w:rPr>
        <w:t xml:space="preserve"> (вводится в действие с 01.07.2017).</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15. Права и обязанности субъектов и должностных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Субъекты, должностные лица имеют право: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запрашивать и получать в установленном порядке необходимую для рассмотрения обращений информацию;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обращаться в суд о взыскании расходов, понесенных в связи с проверкой обращений, содержащих заведомо ложные сведения.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Субъекты и должностные лица обязаны: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 принимать и рассматривать обращения физических и юридических лиц в порядке и сроки, которые установлены настоящим Законом;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2) принимать законные и обоснованные решения;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3) обеспечить контроль за исполнением принятых решений;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lastRenderedPageBreak/>
        <w:t xml:space="preserve">      4) сообщать физическим и юридическим лицам о принятых решениях в письменной форме либо в форме электронного документа;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5) пресекать преследования физических лиц, в том числе выступающих в интересах юридического лица, членов их семей в связи с подачей обращения субъектам и должностным лицам с критикой их деятельности либо в целях защиты прав, свобод и законных интересов;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6) не направлять жалобу на рассмотрение должностным лицам, действия (бездействие) которых обжалуются;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7) исключать случаи возложения проверок на лиц, в отношении которых имеются основания полагать, что они не заинтересованы в объективном решении вопроса;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8) не допускать обращения физических и юридических лиц во вред лицу, его подавшему, или в интересах которого оно было подано;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9) не разглашать сведения о личной жизни физических лиц, в том числе выступающих в интересах юридического лица, без их согласия или сведения, составляющие государственные секреты либо иную охраняемую законом тайну, не допускать установления данных о личности физического лица, не относящихся к обращению;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10) анализировать и обобщать обращения физических и юридических лиц, содержащиеся в них критические замечания, изучать общественное мнение в целях совершенствования работы и устранения причин, порождающих жалобы физических 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11) систематически проверять состояние работы по рассмотрению обращений физических и юридических лиц;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12) предоставлять государственную правовую статистическую информацию о количестве поступивших, рассмотренных обращений и результатах их рассмотрения в сроки и объемах, которые установлены государственным органом, осуществляющим в пределах своей компетенции статистическую деятельность в области правовой статистики и специальных учетов. Требование настоящего подпункта не распространяется на субъектов крупного предпринимательства.</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t xml:space="preserve">      Сноска. Статья 15 с изменениями, внесенными Законом РК от 10.02.2011 </w:t>
      </w:r>
      <w:r w:rsidRPr="00EA1242">
        <w:rPr>
          <w:rFonts w:ascii="Times New Roman" w:eastAsia="Times New Roman" w:hAnsi="Times New Roman" w:cs="Times New Roman"/>
          <w:sz w:val="24"/>
          <w:szCs w:val="24"/>
          <w:lang w:eastAsia="ru-RU"/>
        </w:rPr>
        <w:t>№ 406-IV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16. Делопроизводство по обращениям физических и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Делопроизводство по обращениям физических лиц и делопроизводство по обращениям юридических лиц в государственных органах, органах местного самоуправления, юридических лицах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 ведутся отдельно от других видов делопроизводства в порядке, установленном законодательством Республики Казахстан, в субъектах крупного предпринимательства в соответствии с внутренним регламентом по делопроизводству.</w:t>
      </w:r>
    </w:p>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color w:val="FF0000"/>
          <w:sz w:val="24"/>
          <w:szCs w:val="24"/>
          <w:lang w:eastAsia="ru-RU"/>
        </w:rPr>
        <w:lastRenderedPageBreak/>
        <w:t xml:space="preserve">      Сноска. Статья 16 в редакции Закона РК от 10.02.2011 </w:t>
      </w:r>
      <w:r w:rsidRPr="00EA1242">
        <w:rPr>
          <w:rFonts w:ascii="Times New Roman" w:eastAsia="Times New Roman" w:hAnsi="Times New Roman" w:cs="Times New Roman"/>
          <w:sz w:val="24"/>
          <w:szCs w:val="24"/>
          <w:lang w:eastAsia="ru-RU"/>
        </w:rPr>
        <w:t>№ 406-IV</w:t>
      </w:r>
      <w:r w:rsidRPr="00EA1242">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его первого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17. Ответственность за нарушение законодательства Республики Казахстан о порядке рассмотрения обращений физических и юридических лиц</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Нарушение законодательства Республики Казахстан о порядке рассмотрения обращений физических и юридических лиц влечет ответственность в соответствии с законами Республики Казахстан. </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b/>
          <w:bCs/>
          <w:sz w:val="24"/>
          <w:szCs w:val="24"/>
          <w:lang w:eastAsia="ru-RU"/>
        </w:rPr>
        <w:t>Статья 18. Порядок введения в действие настоящего Закона</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1. Настоящий Закон вводится в действие со дня его официального опубликования.</w:t>
      </w:r>
    </w:p>
    <w:p w:rsidR="00EA1242" w:rsidRPr="00EA1242" w:rsidRDefault="00EA1242" w:rsidP="00EA1242">
      <w:pPr>
        <w:spacing w:before="100" w:beforeAutospacing="1" w:after="100" w:afterAutospacing="1"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2. Признать утратившим силу Указ Президента Республики Казахстан, имеющий силу закона, от 19 июня 1995 г. N 2340 "О порядке рассмотрения обращений граждан" (Ведомости Верховного Совета Республики Казахстан, 1995 г., N 9-10, ст. 71).</w:t>
      </w:r>
    </w:p>
    <w:tbl>
      <w:tblPr>
        <w:tblW w:w="9000" w:type="dxa"/>
        <w:tblCellSpacing w:w="15" w:type="dxa"/>
        <w:tblCellMar>
          <w:top w:w="15" w:type="dxa"/>
          <w:left w:w="15" w:type="dxa"/>
          <w:bottom w:w="15" w:type="dxa"/>
          <w:right w:w="15" w:type="dxa"/>
        </w:tblCellMar>
        <w:tblLook w:val="04A0"/>
      </w:tblPr>
      <w:tblGrid>
        <w:gridCol w:w="9000"/>
      </w:tblGrid>
      <w:tr w:rsidR="00EA1242" w:rsidRPr="00EA1242" w:rsidTr="00EA1242">
        <w:trPr>
          <w:tblCellSpacing w:w="15" w:type="dxa"/>
        </w:trPr>
        <w:tc>
          <w:tcPr>
            <w:tcW w:w="6000" w:type="dxa"/>
            <w:vAlign w:val="center"/>
            <w:hideMark/>
          </w:tcPr>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sz w:val="24"/>
                <w:szCs w:val="24"/>
                <w:lang w:eastAsia="ru-RU"/>
              </w:rPr>
              <w:t xml:space="preserve">      </w:t>
            </w:r>
          </w:p>
        </w:tc>
      </w:tr>
      <w:tr w:rsidR="00EA1242" w:rsidRPr="00EA1242" w:rsidTr="00EA1242">
        <w:trPr>
          <w:tblCellSpacing w:w="15" w:type="dxa"/>
        </w:trPr>
        <w:tc>
          <w:tcPr>
            <w:tcW w:w="6000" w:type="dxa"/>
            <w:vAlign w:val="center"/>
            <w:hideMark/>
          </w:tcPr>
          <w:p w:rsidR="00EA1242" w:rsidRPr="00EA1242" w:rsidRDefault="00EA1242" w:rsidP="00EA1242">
            <w:pPr>
              <w:spacing w:after="0" w:line="240" w:lineRule="auto"/>
              <w:rPr>
                <w:rFonts w:ascii="Times New Roman" w:eastAsia="Times New Roman" w:hAnsi="Times New Roman" w:cs="Times New Roman"/>
                <w:sz w:val="24"/>
                <w:szCs w:val="24"/>
                <w:lang w:eastAsia="ru-RU"/>
              </w:rPr>
            </w:pPr>
            <w:r w:rsidRPr="00EA1242">
              <w:rPr>
                <w:rFonts w:ascii="Times New Roman" w:eastAsia="Times New Roman" w:hAnsi="Times New Roman" w:cs="Times New Roman"/>
                <w:i/>
                <w:iCs/>
                <w:sz w:val="24"/>
                <w:szCs w:val="24"/>
                <w:lang w:eastAsia="ru-RU"/>
              </w:rPr>
              <w:t>      Президент</w:t>
            </w:r>
            <w:r w:rsidRPr="00EA1242">
              <w:rPr>
                <w:rFonts w:ascii="Times New Roman" w:eastAsia="Times New Roman" w:hAnsi="Times New Roman" w:cs="Times New Roman"/>
                <w:i/>
                <w:iCs/>
                <w:sz w:val="24"/>
                <w:szCs w:val="24"/>
                <w:lang w:eastAsia="ru-RU"/>
              </w:rPr>
              <w:br/>
              <w:t>Республики Казахстан</w:t>
            </w:r>
            <w:r w:rsidRPr="00EA1242">
              <w:rPr>
                <w:rFonts w:ascii="Times New Roman" w:eastAsia="Times New Roman" w:hAnsi="Times New Roman" w:cs="Times New Roman"/>
                <w:sz w:val="24"/>
                <w:szCs w:val="24"/>
                <w:lang w:eastAsia="ru-RU"/>
              </w:rPr>
              <w:t xml:space="preserve"> </w:t>
            </w:r>
          </w:p>
        </w:tc>
      </w:tr>
    </w:tbl>
    <w:p w:rsidR="00EA1242" w:rsidRPr="00EA1242" w:rsidRDefault="00EA1242" w:rsidP="00EA1242">
      <w:pPr>
        <w:spacing w:before="100" w:beforeAutospacing="1" w:after="100" w:afterAutospacing="1" w:line="240" w:lineRule="auto"/>
        <w:outlineLvl w:val="1"/>
        <w:rPr>
          <w:ins w:id="0" w:author="Unknown"/>
          <w:rFonts w:ascii="Times New Roman" w:eastAsia="Times New Roman" w:hAnsi="Times New Roman" w:cs="Times New Roman"/>
          <w:b/>
          <w:bCs/>
          <w:sz w:val="36"/>
          <w:szCs w:val="36"/>
          <w:lang w:eastAsia="ru-RU"/>
        </w:rPr>
      </w:pPr>
      <w:ins w:id="1" w:author="Unknown">
        <w:r w:rsidRPr="00EA1242">
          <w:rPr>
            <w:rFonts w:ascii="Times New Roman" w:eastAsia="Times New Roman" w:hAnsi="Times New Roman" w:cs="Times New Roman"/>
            <w:b/>
            <w:bCs/>
            <w:sz w:val="36"/>
            <w:szCs w:val="36"/>
            <w:lang w:eastAsia="ru-RU"/>
          </w:rPr>
          <w:t xml:space="preserve">9 комментариев </w:t>
        </w:r>
      </w:ins>
    </w:p>
    <w:p w:rsidR="00EA1242" w:rsidRPr="00EA1242" w:rsidRDefault="00EA1242" w:rsidP="00EA1242">
      <w:pPr>
        <w:numPr>
          <w:ilvl w:val="0"/>
          <w:numId w:val="1"/>
        </w:numPr>
        <w:spacing w:before="100" w:beforeAutospacing="1" w:after="100" w:afterAutospacing="1" w:line="240" w:lineRule="auto"/>
        <w:rPr>
          <w:ins w:id="2" w:author="Unknown"/>
          <w:rFonts w:ascii="Times New Roman" w:eastAsia="Times New Roman" w:hAnsi="Times New Roman" w:cs="Times New Roman"/>
          <w:sz w:val="24"/>
          <w:szCs w:val="24"/>
          <w:lang w:eastAsia="ru-RU"/>
        </w:rPr>
      </w:pPr>
      <w:ins w:id="3" w:author="Unknown">
        <w:r w:rsidRPr="00EA1242">
          <w:rPr>
            <w:rFonts w:ascii="Times New Roman" w:eastAsia="Times New Roman" w:hAnsi="Times New Roman" w:cs="Times New Roman"/>
            <w:b/>
            <w:bCs/>
            <w:sz w:val="24"/>
            <w:szCs w:val="24"/>
            <w:lang w:eastAsia="ru-RU"/>
          </w:rPr>
          <w:t>Убоп</w:t>
        </w:r>
        <w:r w:rsidRPr="00EA1242">
          <w:rPr>
            <w:rFonts w:ascii="Times New Roman" w:eastAsia="Times New Roman" w:hAnsi="Times New Roman" w:cs="Times New Roman"/>
            <w:sz w:val="24"/>
            <w:szCs w:val="24"/>
            <w:lang w:eastAsia="ru-RU"/>
          </w:rPr>
          <w:t xml:space="preserve">: </w:t>
        </w:r>
      </w:ins>
    </w:p>
    <w:p w:rsidR="00EA1242" w:rsidRPr="00EA1242" w:rsidRDefault="00EA1242" w:rsidP="00EA1242">
      <w:pPr>
        <w:spacing w:before="100" w:beforeAutospacing="1" w:after="100" w:afterAutospacing="1" w:line="240" w:lineRule="auto"/>
        <w:ind w:left="720"/>
        <w:rPr>
          <w:ins w:id="4" w:author="Unknown"/>
          <w:rFonts w:ascii="Times New Roman" w:eastAsia="Times New Roman" w:hAnsi="Times New Roman" w:cs="Times New Roman"/>
          <w:sz w:val="24"/>
          <w:szCs w:val="24"/>
          <w:lang w:eastAsia="ru-RU"/>
        </w:rPr>
      </w:pPr>
      <w:ins w:id="5"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"https://gostest.org/zakony-dlya-postupleniya-na-gossluzhbu-rk" \l "comment-43"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 xml:space="preserve">22.06.2018 в 00:20 </w:t>
        </w:r>
        <w:r w:rsidRPr="00EA1242">
          <w:rPr>
            <w:rFonts w:ascii="Times New Roman" w:eastAsia="Times New Roman" w:hAnsi="Times New Roman" w:cs="Times New Roman"/>
            <w:sz w:val="24"/>
            <w:szCs w:val="24"/>
            <w:lang w:eastAsia="ru-RU"/>
          </w:rPr>
          <w:fldChar w:fldCharType="end"/>
        </w:r>
      </w:ins>
    </w:p>
    <w:p w:rsidR="00EA1242" w:rsidRPr="00EA1242" w:rsidRDefault="00EA1242" w:rsidP="00EA1242">
      <w:pPr>
        <w:spacing w:before="100" w:beforeAutospacing="1" w:after="100" w:afterAutospacing="1" w:line="240" w:lineRule="auto"/>
        <w:ind w:left="720"/>
        <w:rPr>
          <w:ins w:id="6" w:author="Unknown"/>
          <w:rFonts w:ascii="Times New Roman" w:eastAsia="Times New Roman" w:hAnsi="Times New Roman" w:cs="Times New Roman"/>
          <w:sz w:val="24"/>
          <w:szCs w:val="24"/>
          <w:lang w:eastAsia="ru-RU"/>
        </w:rPr>
      </w:pPr>
      <w:ins w:id="7" w:author="Unknown">
        <w:r w:rsidRPr="00EA1242">
          <w:rPr>
            <w:rFonts w:ascii="Times New Roman" w:eastAsia="Times New Roman" w:hAnsi="Times New Roman" w:cs="Times New Roman"/>
            <w:sz w:val="24"/>
            <w:szCs w:val="24"/>
            <w:lang w:eastAsia="ru-RU"/>
          </w:rPr>
          <w:t>отличный сайт спасибо админу оддуши я так начинаю готовится к тесту провохронку</w:t>
        </w:r>
      </w:ins>
    </w:p>
    <w:p w:rsidR="00EA1242" w:rsidRPr="00EA1242" w:rsidRDefault="00EA1242" w:rsidP="00EA1242">
      <w:pPr>
        <w:spacing w:beforeAutospacing="1" w:after="0" w:afterAutospacing="1" w:line="240" w:lineRule="auto"/>
        <w:ind w:left="720"/>
        <w:rPr>
          <w:ins w:id="8" w:author="Unknown"/>
          <w:rFonts w:ascii="Times New Roman" w:eastAsia="Times New Roman" w:hAnsi="Times New Roman" w:cs="Times New Roman"/>
          <w:sz w:val="24"/>
          <w:szCs w:val="24"/>
          <w:lang w:eastAsia="ru-RU"/>
        </w:rPr>
      </w:pPr>
      <w:ins w:id="9"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"https://gostest.org/wp-admin/admin-ajax.php?replytocom=43" \l "respond"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Ответить</w:t>
        </w:r>
        <w:r w:rsidRPr="00EA1242">
          <w:rPr>
            <w:rFonts w:ascii="Times New Roman" w:eastAsia="Times New Roman" w:hAnsi="Times New Roman" w:cs="Times New Roman"/>
            <w:sz w:val="24"/>
            <w:szCs w:val="24"/>
            <w:lang w:eastAsia="ru-RU"/>
          </w:rPr>
          <w:fldChar w:fldCharType="end"/>
        </w:r>
      </w:ins>
    </w:p>
    <w:p w:rsidR="00EA1242" w:rsidRPr="00EA1242" w:rsidRDefault="00EA1242" w:rsidP="00EA1242">
      <w:pPr>
        <w:numPr>
          <w:ilvl w:val="1"/>
          <w:numId w:val="1"/>
        </w:numPr>
        <w:spacing w:before="100" w:beforeAutospacing="1" w:after="100" w:afterAutospacing="1" w:line="240" w:lineRule="auto"/>
        <w:rPr>
          <w:ins w:id="10" w:author="Unknown"/>
          <w:rFonts w:ascii="Times New Roman" w:eastAsia="Times New Roman" w:hAnsi="Times New Roman" w:cs="Times New Roman"/>
          <w:sz w:val="24"/>
          <w:szCs w:val="24"/>
          <w:lang w:eastAsia="ru-RU"/>
        </w:rPr>
      </w:pPr>
      <w:ins w:id="11" w:author="Unknown">
        <w:r w:rsidRPr="00EA1242">
          <w:rPr>
            <w:rFonts w:ascii="Times New Roman" w:eastAsia="Times New Roman" w:hAnsi="Times New Roman" w:cs="Times New Roman"/>
            <w:b/>
            <w:bCs/>
            <w:sz w:val="24"/>
            <w:szCs w:val="24"/>
            <w:lang w:eastAsia="ru-RU"/>
          </w:rPr>
          <w:t>Кайрат Нуртас</w:t>
        </w:r>
        <w:r w:rsidRPr="00EA1242">
          <w:rPr>
            <w:rFonts w:ascii="Times New Roman" w:eastAsia="Times New Roman" w:hAnsi="Times New Roman" w:cs="Times New Roman"/>
            <w:sz w:val="24"/>
            <w:szCs w:val="24"/>
            <w:lang w:eastAsia="ru-RU"/>
          </w:rPr>
          <w:t xml:space="preserve">: </w:t>
        </w:r>
      </w:ins>
    </w:p>
    <w:p w:rsidR="00EA1242" w:rsidRPr="00EA1242" w:rsidRDefault="00EA1242" w:rsidP="00EA1242">
      <w:pPr>
        <w:spacing w:before="100" w:beforeAutospacing="1" w:after="100" w:afterAutospacing="1" w:line="240" w:lineRule="auto"/>
        <w:ind w:left="1440"/>
        <w:rPr>
          <w:ins w:id="12" w:author="Unknown"/>
          <w:rFonts w:ascii="Times New Roman" w:eastAsia="Times New Roman" w:hAnsi="Times New Roman" w:cs="Times New Roman"/>
          <w:sz w:val="24"/>
          <w:szCs w:val="24"/>
          <w:lang w:eastAsia="ru-RU"/>
        </w:rPr>
      </w:pPr>
      <w:ins w:id="13"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"https://gostest.org/zakony-dlya-postupleniya-na-gossluzhbu-rk" \l "comment-129"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 xml:space="preserve">06.11.2018 в 18:11 </w:t>
        </w:r>
        <w:r w:rsidRPr="00EA1242">
          <w:rPr>
            <w:rFonts w:ascii="Times New Roman" w:eastAsia="Times New Roman" w:hAnsi="Times New Roman" w:cs="Times New Roman"/>
            <w:sz w:val="24"/>
            <w:szCs w:val="24"/>
            <w:lang w:eastAsia="ru-RU"/>
          </w:rPr>
          <w:fldChar w:fldCharType="end"/>
        </w:r>
      </w:ins>
    </w:p>
    <w:p w:rsidR="00EA1242" w:rsidRPr="00EA1242" w:rsidRDefault="00EA1242" w:rsidP="00EA1242">
      <w:pPr>
        <w:spacing w:before="100" w:beforeAutospacing="1" w:after="100" w:afterAutospacing="1" w:line="240" w:lineRule="auto"/>
        <w:ind w:left="1440"/>
        <w:rPr>
          <w:ins w:id="14" w:author="Unknown"/>
          <w:rFonts w:ascii="Times New Roman" w:eastAsia="Times New Roman" w:hAnsi="Times New Roman" w:cs="Times New Roman"/>
          <w:sz w:val="24"/>
          <w:szCs w:val="24"/>
          <w:lang w:eastAsia="ru-RU"/>
        </w:rPr>
      </w:pPr>
      <w:ins w:id="15" w:author="Unknown">
        <w:r w:rsidRPr="00EA1242">
          <w:rPr>
            <w:rFonts w:ascii="Times New Roman" w:eastAsia="Times New Roman" w:hAnsi="Times New Roman" w:cs="Times New Roman"/>
            <w:sz w:val="24"/>
            <w:szCs w:val="24"/>
            <w:lang w:eastAsia="ru-RU"/>
          </w:rPr>
          <w:t>УБОП, ну как поступили в правохронку, помогло?</w:t>
        </w:r>
      </w:ins>
    </w:p>
    <w:p w:rsidR="00EA1242" w:rsidRPr="00EA1242" w:rsidRDefault="00EA1242" w:rsidP="00EA1242">
      <w:pPr>
        <w:spacing w:beforeAutospacing="1" w:after="0" w:afterAutospacing="1" w:line="240" w:lineRule="auto"/>
        <w:ind w:left="1440"/>
        <w:rPr>
          <w:ins w:id="16" w:author="Unknown"/>
          <w:rFonts w:ascii="Times New Roman" w:eastAsia="Times New Roman" w:hAnsi="Times New Roman" w:cs="Times New Roman"/>
          <w:sz w:val="24"/>
          <w:szCs w:val="24"/>
          <w:lang w:eastAsia="ru-RU"/>
        </w:rPr>
      </w:pPr>
      <w:ins w:id="17"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"https://gostest.org/wp-admin/admin-ajax.php?replytocom=129" \l "respond"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Ответить</w:t>
        </w:r>
        <w:r w:rsidRPr="00EA1242">
          <w:rPr>
            <w:rFonts w:ascii="Times New Roman" w:eastAsia="Times New Roman" w:hAnsi="Times New Roman" w:cs="Times New Roman"/>
            <w:sz w:val="24"/>
            <w:szCs w:val="24"/>
            <w:lang w:eastAsia="ru-RU"/>
          </w:rPr>
          <w:fldChar w:fldCharType="end"/>
        </w:r>
      </w:ins>
    </w:p>
    <w:p w:rsidR="00EA1242" w:rsidRPr="00EA1242" w:rsidRDefault="00EA1242" w:rsidP="00EA1242">
      <w:pPr>
        <w:numPr>
          <w:ilvl w:val="0"/>
          <w:numId w:val="1"/>
        </w:numPr>
        <w:spacing w:before="100" w:beforeAutospacing="1" w:after="100" w:afterAutospacing="1" w:line="240" w:lineRule="auto"/>
        <w:rPr>
          <w:ins w:id="18" w:author="Unknown"/>
          <w:rFonts w:ascii="Times New Roman" w:eastAsia="Times New Roman" w:hAnsi="Times New Roman" w:cs="Times New Roman"/>
          <w:sz w:val="24"/>
          <w:szCs w:val="24"/>
          <w:lang w:eastAsia="ru-RU"/>
        </w:rPr>
      </w:pPr>
      <w:ins w:id="19" w:author="Unknown">
        <w:r w:rsidRPr="00EA1242">
          <w:rPr>
            <w:rFonts w:ascii="Times New Roman" w:eastAsia="Times New Roman" w:hAnsi="Times New Roman" w:cs="Times New Roman"/>
            <w:b/>
            <w:bCs/>
            <w:sz w:val="24"/>
            <w:szCs w:val="24"/>
            <w:lang w:eastAsia="ru-RU"/>
          </w:rPr>
          <w:t>Умит</w:t>
        </w:r>
        <w:r w:rsidRPr="00EA1242">
          <w:rPr>
            <w:rFonts w:ascii="Times New Roman" w:eastAsia="Times New Roman" w:hAnsi="Times New Roman" w:cs="Times New Roman"/>
            <w:sz w:val="24"/>
            <w:szCs w:val="24"/>
            <w:lang w:eastAsia="ru-RU"/>
          </w:rPr>
          <w:t xml:space="preserve">: </w:t>
        </w:r>
      </w:ins>
    </w:p>
    <w:p w:rsidR="00EA1242" w:rsidRPr="00EA1242" w:rsidRDefault="00EA1242" w:rsidP="00EA1242">
      <w:pPr>
        <w:spacing w:before="100" w:beforeAutospacing="1" w:after="100" w:afterAutospacing="1" w:line="240" w:lineRule="auto"/>
        <w:ind w:left="720"/>
        <w:rPr>
          <w:ins w:id="20" w:author="Unknown"/>
          <w:rFonts w:ascii="Times New Roman" w:eastAsia="Times New Roman" w:hAnsi="Times New Roman" w:cs="Times New Roman"/>
          <w:sz w:val="24"/>
          <w:szCs w:val="24"/>
          <w:lang w:eastAsia="ru-RU"/>
        </w:rPr>
      </w:pPr>
      <w:ins w:id="21"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"https://gostest.org/zakony-dlya-postupleniya-na-gossluzhbu-rk" \l "comment-91"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 xml:space="preserve">06.09.2018 в 12:33 </w:t>
        </w:r>
        <w:r w:rsidRPr="00EA1242">
          <w:rPr>
            <w:rFonts w:ascii="Times New Roman" w:eastAsia="Times New Roman" w:hAnsi="Times New Roman" w:cs="Times New Roman"/>
            <w:sz w:val="24"/>
            <w:szCs w:val="24"/>
            <w:lang w:eastAsia="ru-RU"/>
          </w:rPr>
          <w:fldChar w:fldCharType="end"/>
        </w:r>
      </w:ins>
    </w:p>
    <w:p w:rsidR="00EA1242" w:rsidRPr="00EA1242" w:rsidRDefault="00EA1242" w:rsidP="00EA1242">
      <w:pPr>
        <w:spacing w:before="100" w:beforeAutospacing="1" w:after="100" w:afterAutospacing="1" w:line="240" w:lineRule="auto"/>
        <w:ind w:left="720"/>
        <w:rPr>
          <w:ins w:id="22" w:author="Unknown"/>
          <w:rFonts w:ascii="Times New Roman" w:eastAsia="Times New Roman" w:hAnsi="Times New Roman" w:cs="Times New Roman"/>
          <w:sz w:val="24"/>
          <w:szCs w:val="24"/>
          <w:lang w:eastAsia="ru-RU"/>
        </w:rPr>
      </w:pPr>
      <w:ins w:id="23" w:author="Unknown">
        <w:r w:rsidRPr="00EA1242">
          <w:rPr>
            <w:rFonts w:ascii="Times New Roman" w:eastAsia="Times New Roman" w:hAnsi="Times New Roman" w:cs="Times New Roman"/>
            <w:sz w:val="24"/>
            <w:szCs w:val="24"/>
            <w:lang w:eastAsia="ru-RU"/>
          </w:rPr>
          <w:t>Здравствуйте! Подскажите пожалуйста эти же тесты попадают когда сдаем тесты на госслужбу? Хорошо разработали, я готовлюсь сдать тесты на госслужбу.</w:t>
        </w:r>
      </w:ins>
    </w:p>
    <w:p w:rsidR="00EA1242" w:rsidRPr="00EA1242" w:rsidRDefault="00EA1242" w:rsidP="00EA1242">
      <w:pPr>
        <w:spacing w:beforeAutospacing="1" w:after="0" w:afterAutospacing="1" w:line="240" w:lineRule="auto"/>
        <w:ind w:left="720"/>
        <w:rPr>
          <w:ins w:id="24" w:author="Unknown"/>
          <w:rFonts w:ascii="Times New Roman" w:eastAsia="Times New Roman" w:hAnsi="Times New Roman" w:cs="Times New Roman"/>
          <w:sz w:val="24"/>
          <w:szCs w:val="24"/>
          <w:lang w:eastAsia="ru-RU"/>
        </w:rPr>
      </w:pPr>
      <w:ins w:id="25" w:author="Unknown">
        <w:r w:rsidRPr="00EA1242">
          <w:rPr>
            <w:rFonts w:ascii="Times New Roman" w:eastAsia="Times New Roman" w:hAnsi="Times New Roman" w:cs="Times New Roman"/>
            <w:sz w:val="24"/>
            <w:szCs w:val="24"/>
            <w:lang w:eastAsia="ru-RU"/>
          </w:rPr>
          <w:fldChar w:fldCharType="begin"/>
        </w:r>
        <w:r w:rsidRPr="00EA1242">
          <w:rPr>
            <w:rFonts w:ascii="Times New Roman" w:eastAsia="Times New Roman" w:hAnsi="Times New Roman" w:cs="Times New Roman"/>
            <w:sz w:val="24"/>
            <w:szCs w:val="24"/>
            <w:lang w:eastAsia="ru-RU"/>
          </w:rPr>
          <w:instrText xml:space="preserve"> HYPERLINK "https://gostest.org/wp-admin/admin-ajax.php?replytocom=91" \l "respond" </w:instrText>
        </w:r>
        <w:r w:rsidRPr="00EA1242">
          <w:rPr>
            <w:rFonts w:ascii="Times New Roman" w:eastAsia="Times New Roman" w:hAnsi="Times New Roman" w:cs="Times New Roman"/>
            <w:sz w:val="24"/>
            <w:szCs w:val="24"/>
            <w:lang w:eastAsia="ru-RU"/>
          </w:rPr>
          <w:fldChar w:fldCharType="separate"/>
        </w:r>
        <w:r w:rsidRPr="00EA1242">
          <w:rPr>
            <w:rFonts w:ascii="Times New Roman" w:eastAsia="Times New Roman" w:hAnsi="Times New Roman" w:cs="Times New Roman"/>
            <w:color w:val="0000FF"/>
            <w:sz w:val="24"/>
            <w:szCs w:val="24"/>
            <w:u w:val="single"/>
            <w:lang w:eastAsia="ru-RU"/>
          </w:rPr>
          <w:t>Ответить</w:t>
        </w:r>
        <w:r w:rsidRPr="00EA1242">
          <w:rPr>
            <w:rFonts w:ascii="Times New Roman" w:eastAsia="Times New Roman" w:hAnsi="Times New Roman" w:cs="Times New Roman"/>
            <w:sz w:val="24"/>
            <w:szCs w:val="24"/>
            <w:lang w:eastAsia="ru-RU"/>
          </w:rPr>
          <w:fldChar w:fldCharType="end"/>
        </w:r>
      </w:ins>
    </w:p>
    <w:p w:rsidR="00A81EAC" w:rsidRDefault="00A81EAC"/>
    <w:sectPr w:rsidR="00A81EAC" w:rsidSect="00A81E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F6C17"/>
    <w:multiLevelType w:val="multilevel"/>
    <w:tmpl w:val="42BCA2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A1242"/>
    <w:rsid w:val="00A81EAC"/>
    <w:rsid w:val="00EA12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AC"/>
  </w:style>
  <w:style w:type="paragraph" w:styleId="2">
    <w:name w:val="heading 2"/>
    <w:basedOn w:val="a"/>
    <w:link w:val="20"/>
    <w:uiPriority w:val="9"/>
    <w:qFormat/>
    <w:rsid w:val="00EA124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124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124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124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A12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A1242"/>
    <w:rPr>
      <w:b/>
      <w:bCs/>
    </w:rPr>
  </w:style>
  <w:style w:type="character" w:customStyle="1" w:styleId="says">
    <w:name w:val="says"/>
    <w:basedOn w:val="a0"/>
    <w:rsid w:val="00EA1242"/>
  </w:style>
  <w:style w:type="character" w:styleId="a5">
    <w:name w:val="Hyperlink"/>
    <w:basedOn w:val="a0"/>
    <w:uiPriority w:val="99"/>
    <w:semiHidden/>
    <w:unhideWhenUsed/>
    <w:rsid w:val="00EA1242"/>
    <w:rPr>
      <w:color w:val="0000FF"/>
      <w:u w:val="single"/>
    </w:rPr>
  </w:style>
</w:styles>
</file>

<file path=word/webSettings.xml><?xml version="1.0" encoding="utf-8"?>
<w:webSettings xmlns:r="http://schemas.openxmlformats.org/officeDocument/2006/relationships" xmlns:w="http://schemas.openxmlformats.org/wordprocessingml/2006/main">
  <w:divs>
    <w:div w:id="1908418286">
      <w:bodyDiv w:val="1"/>
      <w:marLeft w:val="0"/>
      <w:marRight w:val="0"/>
      <w:marTop w:val="0"/>
      <w:marBottom w:val="0"/>
      <w:divBdr>
        <w:top w:val="none" w:sz="0" w:space="0" w:color="auto"/>
        <w:left w:val="none" w:sz="0" w:space="0" w:color="auto"/>
        <w:bottom w:val="none" w:sz="0" w:space="0" w:color="auto"/>
        <w:right w:val="none" w:sz="0" w:space="0" w:color="auto"/>
      </w:divBdr>
      <w:divsChild>
        <w:div w:id="1576167788">
          <w:marLeft w:val="0"/>
          <w:marRight w:val="0"/>
          <w:marTop w:val="0"/>
          <w:marBottom w:val="0"/>
          <w:divBdr>
            <w:top w:val="none" w:sz="0" w:space="0" w:color="auto"/>
            <w:left w:val="none" w:sz="0" w:space="0" w:color="auto"/>
            <w:bottom w:val="none" w:sz="0" w:space="0" w:color="auto"/>
            <w:right w:val="none" w:sz="0" w:space="0" w:color="auto"/>
          </w:divBdr>
          <w:divsChild>
            <w:div w:id="1978993277">
              <w:marLeft w:val="0"/>
              <w:marRight w:val="0"/>
              <w:marTop w:val="0"/>
              <w:marBottom w:val="0"/>
              <w:divBdr>
                <w:top w:val="none" w:sz="0" w:space="0" w:color="auto"/>
                <w:left w:val="none" w:sz="0" w:space="0" w:color="auto"/>
                <w:bottom w:val="none" w:sz="0" w:space="0" w:color="auto"/>
                <w:right w:val="none" w:sz="0" w:space="0" w:color="auto"/>
              </w:divBdr>
              <w:divsChild>
                <w:div w:id="40792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5369">
          <w:marLeft w:val="0"/>
          <w:marRight w:val="0"/>
          <w:marTop w:val="0"/>
          <w:marBottom w:val="0"/>
          <w:divBdr>
            <w:top w:val="none" w:sz="0" w:space="0" w:color="auto"/>
            <w:left w:val="none" w:sz="0" w:space="0" w:color="auto"/>
            <w:bottom w:val="none" w:sz="0" w:space="0" w:color="auto"/>
            <w:right w:val="none" w:sz="0" w:space="0" w:color="auto"/>
          </w:divBdr>
          <w:divsChild>
            <w:div w:id="2055428323">
              <w:marLeft w:val="0"/>
              <w:marRight w:val="0"/>
              <w:marTop w:val="0"/>
              <w:marBottom w:val="0"/>
              <w:divBdr>
                <w:top w:val="none" w:sz="0" w:space="0" w:color="auto"/>
                <w:left w:val="none" w:sz="0" w:space="0" w:color="auto"/>
                <w:bottom w:val="none" w:sz="0" w:space="0" w:color="auto"/>
                <w:right w:val="none" w:sz="0" w:space="0" w:color="auto"/>
              </w:divBdr>
              <w:divsChild>
                <w:div w:id="75710550">
                  <w:marLeft w:val="0"/>
                  <w:marRight w:val="0"/>
                  <w:marTop w:val="0"/>
                  <w:marBottom w:val="0"/>
                  <w:divBdr>
                    <w:top w:val="none" w:sz="0" w:space="0" w:color="auto"/>
                    <w:left w:val="none" w:sz="0" w:space="0" w:color="auto"/>
                    <w:bottom w:val="none" w:sz="0" w:space="0" w:color="auto"/>
                    <w:right w:val="none" w:sz="0" w:space="0" w:color="auto"/>
                  </w:divBdr>
                </w:div>
                <w:div w:id="1315644330">
                  <w:marLeft w:val="0"/>
                  <w:marRight w:val="0"/>
                  <w:marTop w:val="0"/>
                  <w:marBottom w:val="0"/>
                  <w:divBdr>
                    <w:top w:val="none" w:sz="0" w:space="0" w:color="auto"/>
                    <w:left w:val="none" w:sz="0" w:space="0" w:color="auto"/>
                    <w:bottom w:val="none" w:sz="0" w:space="0" w:color="auto"/>
                    <w:right w:val="none" w:sz="0" w:space="0" w:color="auto"/>
                  </w:divBdr>
                </w:div>
                <w:div w:id="1079523034">
                  <w:marLeft w:val="0"/>
                  <w:marRight w:val="0"/>
                  <w:marTop w:val="0"/>
                  <w:marBottom w:val="0"/>
                  <w:divBdr>
                    <w:top w:val="none" w:sz="0" w:space="0" w:color="auto"/>
                    <w:left w:val="none" w:sz="0" w:space="0" w:color="auto"/>
                    <w:bottom w:val="none" w:sz="0" w:space="0" w:color="auto"/>
                    <w:right w:val="none" w:sz="0" w:space="0" w:color="auto"/>
                  </w:divBdr>
                </w:div>
                <w:div w:id="1721779265">
                  <w:marLeft w:val="0"/>
                  <w:marRight w:val="0"/>
                  <w:marTop w:val="0"/>
                  <w:marBottom w:val="0"/>
                  <w:divBdr>
                    <w:top w:val="none" w:sz="0" w:space="0" w:color="auto"/>
                    <w:left w:val="none" w:sz="0" w:space="0" w:color="auto"/>
                    <w:bottom w:val="none" w:sz="0" w:space="0" w:color="auto"/>
                    <w:right w:val="none" w:sz="0" w:space="0" w:color="auto"/>
                  </w:divBdr>
                </w:div>
                <w:div w:id="449592289">
                  <w:marLeft w:val="0"/>
                  <w:marRight w:val="0"/>
                  <w:marTop w:val="0"/>
                  <w:marBottom w:val="0"/>
                  <w:divBdr>
                    <w:top w:val="none" w:sz="0" w:space="0" w:color="auto"/>
                    <w:left w:val="none" w:sz="0" w:space="0" w:color="auto"/>
                    <w:bottom w:val="none" w:sz="0" w:space="0" w:color="auto"/>
                    <w:right w:val="none" w:sz="0" w:space="0" w:color="auto"/>
                  </w:divBdr>
                </w:div>
                <w:div w:id="971668452">
                  <w:marLeft w:val="0"/>
                  <w:marRight w:val="0"/>
                  <w:marTop w:val="0"/>
                  <w:marBottom w:val="0"/>
                  <w:divBdr>
                    <w:top w:val="none" w:sz="0" w:space="0" w:color="auto"/>
                    <w:left w:val="none" w:sz="0" w:space="0" w:color="auto"/>
                    <w:bottom w:val="none" w:sz="0" w:space="0" w:color="auto"/>
                    <w:right w:val="none" w:sz="0" w:space="0" w:color="auto"/>
                  </w:divBdr>
                </w:div>
                <w:div w:id="384371746">
                  <w:marLeft w:val="0"/>
                  <w:marRight w:val="0"/>
                  <w:marTop w:val="0"/>
                  <w:marBottom w:val="0"/>
                  <w:divBdr>
                    <w:top w:val="none" w:sz="0" w:space="0" w:color="auto"/>
                    <w:left w:val="none" w:sz="0" w:space="0" w:color="auto"/>
                    <w:bottom w:val="none" w:sz="0" w:space="0" w:color="auto"/>
                    <w:right w:val="none" w:sz="0" w:space="0" w:color="auto"/>
                  </w:divBdr>
                </w:div>
                <w:div w:id="250436328">
                  <w:marLeft w:val="0"/>
                  <w:marRight w:val="0"/>
                  <w:marTop w:val="0"/>
                  <w:marBottom w:val="0"/>
                  <w:divBdr>
                    <w:top w:val="none" w:sz="0" w:space="0" w:color="auto"/>
                    <w:left w:val="none" w:sz="0" w:space="0" w:color="auto"/>
                    <w:bottom w:val="none" w:sz="0" w:space="0" w:color="auto"/>
                    <w:right w:val="none" w:sz="0" w:space="0" w:color="auto"/>
                  </w:divBdr>
                </w:div>
                <w:div w:id="683701705">
                  <w:marLeft w:val="0"/>
                  <w:marRight w:val="0"/>
                  <w:marTop w:val="0"/>
                  <w:marBottom w:val="0"/>
                  <w:divBdr>
                    <w:top w:val="none" w:sz="0" w:space="0" w:color="auto"/>
                    <w:left w:val="none" w:sz="0" w:space="0" w:color="auto"/>
                    <w:bottom w:val="none" w:sz="0" w:space="0" w:color="auto"/>
                    <w:right w:val="none" w:sz="0" w:space="0" w:color="auto"/>
                  </w:divBdr>
                </w:div>
                <w:div w:id="1352493347">
                  <w:marLeft w:val="0"/>
                  <w:marRight w:val="0"/>
                  <w:marTop w:val="0"/>
                  <w:marBottom w:val="0"/>
                  <w:divBdr>
                    <w:top w:val="none" w:sz="0" w:space="0" w:color="auto"/>
                    <w:left w:val="none" w:sz="0" w:space="0" w:color="auto"/>
                    <w:bottom w:val="none" w:sz="0" w:space="0" w:color="auto"/>
                    <w:right w:val="none" w:sz="0" w:space="0" w:color="auto"/>
                  </w:divBdr>
                </w:div>
                <w:div w:id="2060744849">
                  <w:marLeft w:val="0"/>
                  <w:marRight w:val="0"/>
                  <w:marTop w:val="0"/>
                  <w:marBottom w:val="0"/>
                  <w:divBdr>
                    <w:top w:val="none" w:sz="0" w:space="0" w:color="auto"/>
                    <w:left w:val="none" w:sz="0" w:space="0" w:color="auto"/>
                    <w:bottom w:val="none" w:sz="0" w:space="0" w:color="auto"/>
                    <w:right w:val="none" w:sz="0" w:space="0" w:color="auto"/>
                  </w:divBdr>
                </w:div>
                <w:div w:id="207847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3974</Words>
  <Characters>22654</Characters>
  <Application>Microsoft Office Word</Application>
  <DocSecurity>0</DocSecurity>
  <Lines>188</Lines>
  <Paragraphs>53</Paragraphs>
  <ScaleCrop>false</ScaleCrop>
  <Company>SamForum.ws</Company>
  <LinksUpToDate>false</LinksUpToDate>
  <CharactersWithSpaces>26575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3</cp:revision>
  <dcterms:created xsi:type="dcterms:W3CDTF">2019-04-03T12:25:00Z</dcterms:created>
  <dcterms:modified xsi:type="dcterms:W3CDTF">2019-04-03T12:25:00Z</dcterms:modified>
</cp:coreProperties>
</file>